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2"/>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3628A603"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ins w:id="3" w:author="Autor">
        <w:r w:rsidR="00176764">
          <w:rPr>
            <w:rStyle w:val="Siln"/>
            <w:rFonts w:ascii="Arial" w:eastAsia="Calibri" w:hAnsi="Arial" w:cs="Arial"/>
            <w:b w:val="0"/>
            <w:sz w:val="22"/>
            <w:szCs w:val="22"/>
            <w:lang w:eastAsia="en-US"/>
          </w:rPr>
          <w:t>0</w:t>
        </w:r>
      </w:ins>
      <w:del w:id="4" w:author="Autor">
        <w:r w:rsidRPr="00D87FD3" w:rsidDel="00176764">
          <w:rPr>
            <w:rStyle w:val="Siln"/>
            <w:rFonts w:ascii="Arial" w:eastAsia="Calibri" w:hAnsi="Arial" w:cs="Arial"/>
            <w:b w:val="0"/>
            <w:sz w:val="22"/>
            <w:szCs w:val="22"/>
            <w:lang w:eastAsia="en-US"/>
          </w:rPr>
          <w:delText>3</w:delText>
        </w:r>
      </w:del>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5"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5"/>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2DEC5769"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ins w:id="6" w:author="Autor">
        <w:r w:rsidR="00176764">
          <w:rPr>
            <w:rStyle w:val="Siln"/>
            <w:rFonts w:ascii="Arial" w:eastAsia="Calibri" w:hAnsi="Arial" w:cs="Arial"/>
            <w:b w:val="0"/>
            <w:sz w:val="22"/>
            <w:szCs w:val="22"/>
            <w:lang w:eastAsia="en-US"/>
          </w:rPr>
          <w:t>3</w:t>
        </w:r>
      </w:ins>
      <w:del w:id="7" w:author="Autor">
        <w:r w:rsidRPr="00D87FD3" w:rsidDel="00176764">
          <w:rPr>
            <w:rStyle w:val="Siln"/>
            <w:rFonts w:ascii="Arial" w:eastAsia="Calibri" w:hAnsi="Arial" w:cs="Arial"/>
            <w:b w:val="0"/>
            <w:sz w:val="22"/>
            <w:szCs w:val="22"/>
            <w:lang w:eastAsia="en-US"/>
          </w:rPr>
          <w:delText>5</w:delText>
        </w:r>
      </w:del>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8" w:name="_Toc10991133"/>
      <w:r w:rsidRPr="00E5257F">
        <w:rPr>
          <w:rFonts w:ascii="Arial" w:hAnsi="Arial" w:cs="Arial"/>
          <w:color w:val="auto"/>
        </w:rPr>
        <w:t>Pohon (palivo)</w:t>
      </w:r>
      <w:bookmarkEnd w:id="8"/>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proofErr w:type="gramStart"/>
      <w:r w:rsidR="006A4AE2" w:rsidRPr="00456A0D">
        <w:rPr>
          <w:rFonts w:ascii="Arial" w:hAnsi="Arial" w:cs="Arial"/>
          <w:bCs/>
          <w:shd w:val="clear" w:color="auto" w:fill="FFFFFF"/>
        </w:rPr>
        <w:t xml:space="preserve">. </w:t>
      </w:r>
      <w:r w:rsidRPr="00456A0D">
        <w:rPr>
          <w:rFonts w:ascii="Arial" w:hAnsi="Arial" w:cs="Arial"/>
          <w:bCs/>
          <w:shd w:val="clear" w:color="auto" w:fill="FFFFFF"/>
        </w:rPr>
        <w:t>.</w:t>
      </w:r>
      <w:proofErr w:type="gramEnd"/>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9" w:name="_Toc6386394"/>
      <w:r w:rsidRPr="00C73968">
        <w:rPr>
          <w:rFonts w:ascii="Arial" w:hAnsi="Arial" w:cs="Arial"/>
          <w:color w:val="auto"/>
        </w:rPr>
        <w:t>Všeobecné standardy vybavení vozidel</w:t>
      </w:r>
      <w:bookmarkEnd w:id="9"/>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0" w:name="_Ref481657917"/>
      <w:bookmarkStart w:id="11" w:name="_Toc6386395"/>
      <w:r w:rsidRPr="00FA2B9A">
        <w:rPr>
          <w:rFonts w:ascii="Arial" w:hAnsi="Arial" w:cs="Arial"/>
          <w:color w:val="auto"/>
        </w:rPr>
        <w:t>Elektronické informační panely</w:t>
      </w:r>
      <w:bookmarkEnd w:id="10"/>
      <w:r w:rsidRPr="00FA2B9A">
        <w:rPr>
          <w:rFonts w:ascii="Arial" w:hAnsi="Arial" w:cs="Arial"/>
          <w:color w:val="auto"/>
        </w:rPr>
        <w:t xml:space="preserve"> vnější</w:t>
      </w:r>
      <w:bookmarkEnd w:id="11"/>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2" w:name="_Toc6386396"/>
      <w:r w:rsidRPr="00FA2B9A">
        <w:rPr>
          <w:rStyle w:val="Siln"/>
          <w:rFonts w:ascii="Arial" w:hAnsi="Arial" w:cs="Arial"/>
          <w:b/>
          <w:bCs/>
          <w:color w:val="auto"/>
        </w:rPr>
        <w:t>Elektronický panel vnější přední</w:t>
      </w:r>
      <w:bookmarkEnd w:id="12"/>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3" w:name="_Toc6386397"/>
      <w:r w:rsidRPr="008F56D3">
        <w:rPr>
          <w:rFonts w:ascii="Arial" w:hAnsi="Arial" w:cs="Arial"/>
          <w:color w:val="auto"/>
        </w:rPr>
        <w:t>Elektronický panel vnější boční</w:t>
      </w:r>
      <w:bookmarkEnd w:id="13"/>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4" w:name="_Toc328101903"/>
      <w:bookmarkStart w:id="15" w:name="_Toc328127966"/>
      <w:bookmarkEnd w:id="14"/>
      <w:bookmarkEnd w:id="15"/>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6" w:name="_Toc328101904"/>
      <w:bookmarkStart w:id="17" w:name="_Toc328127967"/>
      <w:bookmarkEnd w:id="16"/>
      <w:bookmarkEnd w:id="17"/>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8" w:name="_Toc328101905"/>
      <w:bookmarkStart w:id="19" w:name="_Toc328127968"/>
      <w:bookmarkEnd w:id="18"/>
      <w:bookmarkEnd w:id="19"/>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0" w:name="_Toc328101906"/>
      <w:bookmarkStart w:id="21" w:name="_Toc328127969"/>
      <w:bookmarkEnd w:id="20"/>
      <w:bookmarkEnd w:id="21"/>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2" w:name="_Toc328101907"/>
      <w:bookmarkStart w:id="23" w:name="_Toc328127970"/>
      <w:bookmarkEnd w:id="22"/>
      <w:bookmarkEnd w:id="23"/>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4" w:name="_Toc328101908"/>
      <w:bookmarkStart w:id="25" w:name="_Toc328127971"/>
      <w:bookmarkEnd w:id="24"/>
      <w:bookmarkEnd w:id="25"/>
      <w:r w:rsidRPr="00456A0D">
        <w:rPr>
          <w:rFonts w:cs="Arial"/>
        </w:rPr>
        <w:t>Důležité nácestné zastávky (dle dohody s objednatelem)</w:t>
      </w:r>
      <w:bookmarkStart w:id="26" w:name="_Toc328101909"/>
      <w:bookmarkStart w:id="27" w:name="_Toc328127972"/>
      <w:bookmarkEnd w:id="26"/>
      <w:bookmarkEnd w:id="27"/>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8" w:name="_Toc328101910"/>
      <w:bookmarkStart w:id="29" w:name="_Toc328127973"/>
      <w:bookmarkEnd w:id="28"/>
      <w:bookmarkEnd w:id="29"/>
      <w:r w:rsidRPr="00456A0D">
        <w:rPr>
          <w:rFonts w:cs="Arial"/>
        </w:rPr>
        <w:t>Zobrazení piktogramů (přestup na vlak, MHD, přeprava kol</w:t>
      </w:r>
      <w:proofErr w:type="gramStart"/>
      <w:r w:rsidRPr="00456A0D">
        <w:rPr>
          <w:rFonts w:cs="Arial"/>
        </w:rPr>
        <w:t>)</w:t>
      </w:r>
      <w:bookmarkStart w:id="30" w:name="_Toc328101911"/>
      <w:bookmarkStart w:id="31" w:name="_Toc328127974"/>
      <w:bookmarkEnd w:id="30"/>
      <w:bookmarkEnd w:id="31"/>
      <w:r w:rsidR="00493FEB" w:rsidRPr="00493FEB">
        <w:rPr>
          <w:rFonts w:cs="Arial"/>
        </w:rPr>
        <w:t xml:space="preserve"> </w:t>
      </w:r>
      <w:r w:rsidR="00493FEB">
        <w:rPr>
          <w:rFonts w:cs="Arial"/>
        </w:rPr>
        <w:t>,</w:t>
      </w:r>
      <w:proofErr w:type="gramEnd"/>
      <w:r w:rsidR="00493FEB">
        <w:rPr>
          <w:rFonts w:cs="Arial"/>
        </w:rPr>
        <w:t xml:space="preserve">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2" w:name="_Toc328101912"/>
      <w:bookmarkStart w:id="33" w:name="_Toc328127975"/>
      <w:bookmarkEnd w:id="32"/>
      <w:bookmarkEnd w:id="33"/>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4" w:name="_Toc6386398"/>
      <w:r w:rsidRPr="008F56D3">
        <w:rPr>
          <w:rFonts w:ascii="Arial" w:hAnsi="Arial" w:cs="Arial"/>
          <w:color w:val="auto"/>
        </w:rPr>
        <w:t>Elektronický panel vnější zadní</w:t>
      </w:r>
      <w:bookmarkEnd w:id="34"/>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5" w:name="_Ref481657946"/>
      <w:bookmarkStart w:id="36" w:name="_Toc6386399"/>
      <w:r w:rsidRPr="008F56D3">
        <w:rPr>
          <w:rFonts w:ascii="Arial" w:hAnsi="Arial" w:cs="Arial"/>
          <w:color w:val="auto"/>
        </w:rPr>
        <w:lastRenderedPageBreak/>
        <w:t>Elektronické informační a signalizační zařízení vnitřní</w:t>
      </w:r>
      <w:bookmarkEnd w:id="35"/>
      <w:bookmarkEnd w:id="36"/>
    </w:p>
    <w:p w14:paraId="443A6339" w14:textId="77777777" w:rsidR="00C54FA2" w:rsidRPr="008F56D3" w:rsidRDefault="00C54FA2" w:rsidP="008F56D3">
      <w:pPr>
        <w:pStyle w:val="Nadpis3"/>
        <w:rPr>
          <w:rFonts w:ascii="Arial" w:hAnsi="Arial" w:cs="Arial"/>
          <w:color w:val="auto"/>
        </w:rPr>
      </w:pPr>
      <w:bookmarkStart w:id="37" w:name="_Toc6386400"/>
      <w:r w:rsidRPr="008F56D3">
        <w:rPr>
          <w:rFonts w:ascii="Arial" w:hAnsi="Arial" w:cs="Arial"/>
          <w:color w:val="auto"/>
        </w:rPr>
        <w:t>Elektronické informační panely vnitřní</w:t>
      </w:r>
      <w:bookmarkEnd w:id="37"/>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8" w:name="_Toc6386401"/>
      <w:r w:rsidRPr="0018180D">
        <w:rPr>
          <w:rFonts w:ascii="Arial" w:hAnsi="Arial" w:cs="Arial"/>
          <w:color w:val="auto"/>
        </w:rPr>
        <w:t>Elektronický akustický informační systém</w:t>
      </w:r>
      <w:bookmarkEnd w:id="38"/>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 xml:space="preserve">Zvuky použité v hlášení jsou jednotné pro všechny spoje VDV. Přesný obsah hlášení stanovuje </w:t>
      </w:r>
      <w:proofErr w:type="gramStart"/>
      <w:r w:rsidR="00452382">
        <w:rPr>
          <w:rFonts w:ascii="Arial" w:hAnsi="Arial" w:cs="Arial"/>
          <w:shd w:val="clear" w:color="auto" w:fill="FFFFFF"/>
        </w:rPr>
        <w:t>Objednatel.</w:t>
      </w:r>
      <w:r w:rsidRPr="00456A0D">
        <w:rPr>
          <w:rFonts w:ascii="Arial" w:hAnsi="Arial" w:cs="Arial"/>
          <w:shd w:val="clear" w:color="auto" w:fill="FFFFFF"/>
        </w:rPr>
        <w:t>.</w:t>
      </w:r>
      <w:proofErr w:type="gramEnd"/>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9" w:name="_Hlk62405473"/>
      <w:r>
        <w:t>min. 200 MB</w:t>
      </w:r>
      <w:r w:rsidRPr="00456A0D">
        <w:rPr>
          <w:rFonts w:cs="Arial"/>
          <w:shd w:val="clear" w:color="auto" w:fill="FFFFFF"/>
        </w:rPr>
        <w:t xml:space="preserve"> </w:t>
      </w:r>
      <w:bookmarkEnd w:id="39"/>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0" w:name="_Toc6386402"/>
      <w:r w:rsidRPr="00515B7C">
        <w:rPr>
          <w:rFonts w:ascii="Arial" w:hAnsi="Arial" w:cs="Arial"/>
          <w:color w:val="auto"/>
        </w:rPr>
        <w:t>Signalizační zařízení uvnitř vozidla</w:t>
      </w:r>
      <w:bookmarkEnd w:id="40"/>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1" w:name="_Ref531858982"/>
      <w:bookmarkStart w:id="42" w:name="_Toc6386403"/>
      <w:r w:rsidRPr="00515B7C">
        <w:rPr>
          <w:rFonts w:ascii="Arial" w:hAnsi="Arial" w:cs="Arial"/>
          <w:color w:val="auto"/>
        </w:rPr>
        <w:t>Informační vitríny a informační materiály ve vozidle</w:t>
      </w:r>
      <w:bookmarkEnd w:id="41"/>
      <w:bookmarkEnd w:id="42"/>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3" w:name="_Toc6386404"/>
      <w:r w:rsidRPr="00515B7C">
        <w:rPr>
          <w:rFonts w:ascii="Arial" w:hAnsi="Arial" w:cs="Arial"/>
          <w:color w:val="auto"/>
        </w:rPr>
        <w:t>Vnější vzhled vozidel</w:t>
      </w:r>
      <w:bookmarkEnd w:id="43"/>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4" w:name="_Toc6386405"/>
      <w:r w:rsidRPr="005C69F5">
        <w:rPr>
          <w:rFonts w:ascii="Arial" w:hAnsi="Arial" w:cs="Arial"/>
          <w:color w:val="auto"/>
        </w:rPr>
        <w:t>Informační piktogramy na vnější straně vozidla a uvnitř vozidla</w:t>
      </w:r>
      <w:bookmarkEnd w:id="44"/>
    </w:p>
    <w:p w14:paraId="78DF3B1F" w14:textId="77777777" w:rsidR="00267E3D" w:rsidRPr="005C69F5" w:rsidRDefault="00267E3D" w:rsidP="005C69F5">
      <w:pPr>
        <w:pStyle w:val="Nadpis3"/>
        <w:rPr>
          <w:rFonts w:ascii="Arial" w:hAnsi="Arial" w:cs="Arial"/>
          <w:color w:val="auto"/>
        </w:rPr>
      </w:pPr>
      <w:bookmarkStart w:id="45" w:name="_Toc6386406"/>
      <w:r w:rsidRPr="005C69F5">
        <w:rPr>
          <w:rFonts w:ascii="Arial" w:hAnsi="Arial" w:cs="Arial"/>
          <w:color w:val="auto"/>
        </w:rPr>
        <w:t>Informační piktogramy na vnější straně vozidla</w:t>
      </w:r>
      <w:bookmarkEnd w:id="45"/>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6" w:name="_Toc6386407"/>
      <w:r w:rsidRPr="005C69F5">
        <w:rPr>
          <w:rFonts w:ascii="Arial" w:hAnsi="Arial" w:cs="Arial"/>
          <w:color w:val="auto"/>
        </w:rPr>
        <w:t>Informační piktogramy uvnitř vozidla</w:t>
      </w:r>
      <w:bookmarkEnd w:id="46"/>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7" w:name="_Toc6386408"/>
      <w:r w:rsidRPr="005C69F5">
        <w:rPr>
          <w:rFonts w:ascii="Arial" w:hAnsi="Arial" w:cs="Arial"/>
          <w:color w:val="auto"/>
        </w:rPr>
        <w:t>Příklady grafické podoby piktogramů</w:t>
      </w:r>
      <w:bookmarkEnd w:id="47"/>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8" w:name="_Toc6386409"/>
      <w:r w:rsidRPr="00724AE9">
        <w:rPr>
          <w:rFonts w:ascii="Arial" w:hAnsi="Arial" w:cs="Arial"/>
          <w:color w:val="auto"/>
        </w:rPr>
        <w:t>Přeprava osob se sníženou schopností pohybu a orientace, dětských kočárků a invalidních vozíků</w:t>
      </w:r>
      <w:bookmarkEnd w:id="48"/>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9" w:name="_Toc6386410"/>
      <w:r w:rsidRPr="00724AE9">
        <w:rPr>
          <w:rFonts w:ascii="Arial" w:hAnsi="Arial" w:cs="Arial"/>
          <w:color w:val="auto"/>
        </w:rPr>
        <w:t>Klimatická a světelná pohoda ve vozidlech</w:t>
      </w:r>
      <w:bookmarkEnd w:id="49"/>
    </w:p>
    <w:p w14:paraId="2CA6ED89" w14:textId="77777777" w:rsidR="004B6D3A" w:rsidRPr="00724AE9" w:rsidRDefault="004B6D3A" w:rsidP="00724AE9">
      <w:pPr>
        <w:pStyle w:val="Nadpis3"/>
        <w:rPr>
          <w:rFonts w:ascii="Arial" w:hAnsi="Arial" w:cs="Arial"/>
          <w:color w:val="auto"/>
        </w:rPr>
      </w:pPr>
      <w:bookmarkStart w:id="50" w:name="_Toc6386411"/>
      <w:r w:rsidRPr="00724AE9">
        <w:rPr>
          <w:rFonts w:ascii="Arial" w:hAnsi="Arial" w:cs="Arial"/>
          <w:color w:val="auto"/>
        </w:rPr>
        <w:t>Klimatická pohoda ve vozidlech</w:t>
      </w:r>
      <w:bookmarkEnd w:id="50"/>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1" w:name="_Toc6386412"/>
      <w:r w:rsidRPr="0022277F">
        <w:rPr>
          <w:rFonts w:ascii="Arial" w:hAnsi="Arial" w:cs="Arial"/>
          <w:color w:val="auto"/>
        </w:rPr>
        <w:t>Světelná pohoda ve vozidlech</w:t>
      </w:r>
      <w:bookmarkEnd w:id="51"/>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2" w:name="_Toc6386413"/>
      <w:r w:rsidRPr="00B717F0">
        <w:rPr>
          <w:rFonts w:ascii="Arial" w:hAnsi="Arial" w:cs="Arial"/>
          <w:color w:val="auto"/>
        </w:rPr>
        <w:t>Čistota vozidel</w:t>
      </w:r>
      <w:bookmarkEnd w:id="52"/>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3" w:name="_Toc6386414"/>
      <w:bookmarkStart w:id="54" w:name="_Ref61246711"/>
      <w:r w:rsidRPr="00B717F0">
        <w:rPr>
          <w:rFonts w:ascii="Arial" w:hAnsi="Arial" w:cs="Arial"/>
          <w:color w:val="auto"/>
        </w:rPr>
        <w:t>Technický stav a průměrné stáří vozidel</w:t>
      </w:r>
      <w:bookmarkEnd w:id="53"/>
      <w:bookmarkEnd w:id="54"/>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5" w:name="_Toc6386415"/>
      <w:r w:rsidRPr="00B717F0">
        <w:rPr>
          <w:rFonts w:ascii="Arial" w:hAnsi="Arial" w:cs="Arial"/>
          <w:color w:val="auto"/>
        </w:rPr>
        <w:t>Certifikace vozidel a vybavení</w:t>
      </w:r>
      <w:bookmarkEnd w:id="55"/>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6" w:name="_Toc6386416"/>
      <w:r w:rsidRPr="00B717F0">
        <w:rPr>
          <w:rFonts w:ascii="Arial" w:hAnsi="Arial" w:cs="Arial"/>
          <w:color w:val="auto"/>
        </w:rPr>
        <w:t>STANDARD OZNAČENÍ, VYBAVENÍ A VZHLEDU ZASTÁVEK</w:t>
      </w:r>
      <w:bookmarkEnd w:id="56"/>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7" w:name="_Toc6386417"/>
      <w:r w:rsidRPr="00B717F0">
        <w:rPr>
          <w:rFonts w:ascii="Arial" w:hAnsi="Arial" w:cs="Arial"/>
          <w:color w:val="auto"/>
        </w:rPr>
        <w:t>Kategorie zastávek VDV</w:t>
      </w:r>
      <w:bookmarkEnd w:id="57"/>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8" w:name="_Toc6386418"/>
      <w:bookmarkStart w:id="59" w:name="_Ref61249500"/>
      <w:r w:rsidRPr="00B717F0">
        <w:rPr>
          <w:rFonts w:ascii="Arial" w:hAnsi="Arial" w:cs="Arial"/>
          <w:color w:val="auto"/>
        </w:rPr>
        <w:t>Značení a vybavení zastávek</w:t>
      </w:r>
      <w:bookmarkEnd w:id="58"/>
      <w:bookmarkEnd w:id="59"/>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60"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0"/>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61"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61"/>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2" w:name="_Toc6386419"/>
      <w:r w:rsidRPr="004035DD">
        <w:rPr>
          <w:color w:val="auto"/>
        </w:rPr>
        <w:t>Zařízení pro zveřejňování jízdních řádů</w:t>
      </w:r>
      <w:bookmarkEnd w:id="62"/>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3" w:name="_Toc6386420"/>
      <w:r w:rsidRPr="00B717F0">
        <w:rPr>
          <w:rFonts w:ascii="Arial" w:hAnsi="Arial" w:cs="Arial"/>
          <w:color w:val="auto"/>
        </w:rPr>
        <w:lastRenderedPageBreak/>
        <w:t>Standardní rozmístění informací</w:t>
      </w:r>
      <w:bookmarkEnd w:id="6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4" w:name="_Toc6386421"/>
      <w:r w:rsidRPr="00B717F0">
        <w:rPr>
          <w:rFonts w:ascii="Arial" w:hAnsi="Arial" w:cs="Arial"/>
          <w:color w:val="auto"/>
        </w:rPr>
        <w:t>Další povinnosti vlastníka zařízení pro zveřejňování jízdních řádů</w:t>
      </w:r>
      <w:bookmarkEnd w:id="6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5" w:name="_Toc6386422"/>
      <w:r w:rsidRPr="00CE30BA">
        <w:rPr>
          <w:rFonts w:ascii="Arial" w:hAnsi="Arial" w:cs="Arial"/>
          <w:color w:val="auto"/>
        </w:rPr>
        <w:t>Tabulka s dalšími dopravními informacemi</w:t>
      </w:r>
      <w:bookmarkEnd w:id="65"/>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6" w:name="_Toc6386423"/>
      <w:r w:rsidRPr="00CE30BA">
        <w:rPr>
          <w:rFonts w:ascii="Arial" w:hAnsi="Arial" w:cs="Arial"/>
          <w:color w:val="auto"/>
        </w:rPr>
        <w:lastRenderedPageBreak/>
        <w:t>Tabulky s dalšími dopravními informacemi v zastávkách I. třídy</w:t>
      </w:r>
      <w:bookmarkEnd w:id="6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7" w:name="_Toc6386424"/>
      <w:r w:rsidRPr="00F5040A">
        <w:rPr>
          <w:rFonts w:ascii="Arial" w:hAnsi="Arial" w:cs="Arial"/>
          <w:color w:val="auto"/>
        </w:rPr>
        <w:t>Tabulka s dalšími dopravními informacemi v zastávkách II. třídy</w:t>
      </w:r>
      <w:bookmarkEnd w:id="67"/>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8" w:name="_Toc6386425"/>
      <w:r w:rsidRPr="00F5040A">
        <w:rPr>
          <w:rFonts w:ascii="Arial" w:hAnsi="Arial" w:cs="Arial"/>
          <w:color w:val="auto"/>
        </w:rPr>
        <w:t>Označení zastávek</w:t>
      </w:r>
      <w:bookmarkEnd w:id="68"/>
    </w:p>
    <w:p w14:paraId="6C3C8760" w14:textId="77777777" w:rsidR="00D82402" w:rsidRPr="00F5040A" w:rsidRDefault="00D82402" w:rsidP="00F5040A">
      <w:pPr>
        <w:pStyle w:val="Nadpis3"/>
        <w:rPr>
          <w:rFonts w:ascii="Arial" w:hAnsi="Arial" w:cs="Arial"/>
          <w:color w:val="auto"/>
        </w:rPr>
      </w:pPr>
      <w:bookmarkStart w:id="69" w:name="_Toc6386426"/>
      <w:r w:rsidRPr="00F5040A">
        <w:rPr>
          <w:rFonts w:ascii="Arial" w:hAnsi="Arial" w:cs="Arial"/>
          <w:color w:val="auto"/>
        </w:rPr>
        <w:t>Zastávky skupiny A</w:t>
      </w:r>
      <w:bookmarkEnd w:id="69"/>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0" w:name="_Toc6386427"/>
      <w:r w:rsidRPr="00F5040A">
        <w:rPr>
          <w:rFonts w:ascii="Arial" w:hAnsi="Arial" w:cs="Arial"/>
          <w:color w:val="auto"/>
        </w:rPr>
        <w:t>Zastávky skupiny B – standard designu VDV</w:t>
      </w:r>
      <w:bookmarkEnd w:id="70"/>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1" w:name="_Toc6386428"/>
      <w:r w:rsidRPr="00F5040A">
        <w:rPr>
          <w:rFonts w:ascii="Arial" w:hAnsi="Arial" w:cs="Arial"/>
          <w:color w:val="auto"/>
        </w:rPr>
        <w:t>Vlastnictví zastávek VDV</w:t>
      </w:r>
      <w:bookmarkEnd w:id="71"/>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2" w:name="_Toc6386429"/>
      <w:bookmarkStart w:id="73" w:name="_Ref61339328"/>
      <w:r w:rsidRPr="00F5040A">
        <w:rPr>
          <w:rFonts w:ascii="Arial" w:hAnsi="Arial" w:cs="Arial"/>
          <w:color w:val="auto"/>
        </w:rPr>
        <w:t>Dočasné označování zastávek</w:t>
      </w:r>
      <w:bookmarkEnd w:id="72"/>
      <w:bookmarkEnd w:id="73"/>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4" w:name="_Toc6386430"/>
      <w:r w:rsidRPr="00F5040A">
        <w:rPr>
          <w:rFonts w:ascii="Arial" w:hAnsi="Arial" w:cs="Arial"/>
          <w:color w:val="auto"/>
        </w:rPr>
        <w:t>Pravidelná kontrola a údržba zastávek VDV</w:t>
      </w:r>
      <w:bookmarkEnd w:id="74"/>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5" w:name="_Toc187136836"/>
      <w:bookmarkStart w:id="76"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5"/>
      <w:bookmarkEnd w:id="76"/>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7" w:name="_Toc6386431"/>
      <w:r w:rsidRPr="00C50B7A">
        <w:rPr>
          <w:rFonts w:ascii="Arial" w:hAnsi="Arial" w:cs="Arial"/>
          <w:color w:val="auto"/>
        </w:rPr>
        <w:t>STANDARD PODOBY JÍZDNÍCH ŘÁDŮ</w:t>
      </w:r>
      <w:bookmarkEnd w:id="77"/>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8" w:name="_Toc6386433"/>
      <w:r w:rsidRPr="00C50B7A">
        <w:rPr>
          <w:rFonts w:ascii="Arial" w:hAnsi="Arial" w:cs="Arial"/>
          <w:color w:val="auto"/>
        </w:rPr>
        <w:t>STANDARD JÍZDNÍCH DOKLADŮ</w:t>
      </w:r>
      <w:bookmarkEnd w:id="7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9" w:name="_Toc6386434"/>
      <w:r w:rsidRPr="0023277E">
        <w:rPr>
          <w:rFonts w:ascii="Arial" w:hAnsi="Arial" w:cs="Arial"/>
          <w:color w:val="auto"/>
        </w:rPr>
        <w:t>Papírové jízdní doklady</w:t>
      </w:r>
      <w:bookmarkEnd w:id="79"/>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0" w:name="_Toc6386445"/>
      <w:r w:rsidRPr="0023277E">
        <w:rPr>
          <w:rFonts w:ascii="Arial" w:hAnsi="Arial" w:cs="Arial"/>
          <w:color w:val="auto"/>
        </w:rPr>
        <w:t>STANDARD DOPRAVNÍCH VÝKONŮ</w:t>
      </w:r>
      <w:bookmarkEnd w:id="80"/>
    </w:p>
    <w:p w14:paraId="1ECC6952" w14:textId="77777777" w:rsidR="00EA7200" w:rsidRPr="0023277E" w:rsidRDefault="00EA7200" w:rsidP="0023277E">
      <w:pPr>
        <w:pStyle w:val="Nadpis2"/>
        <w:rPr>
          <w:rFonts w:ascii="Arial" w:hAnsi="Arial" w:cs="Arial"/>
          <w:color w:val="auto"/>
        </w:rPr>
      </w:pPr>
      <w:bookmarkStart w:id="81" w:name="_Toc6386446"/>
      <w:r w:rsidRPr="0023277E">
        <w:rPr>
          <w:rFonts w:ascii="Arial" w:hAnsi="Arial" w:cs="Arial"/>
          <w:color w:val="auto"/>
        </w:rPr>
        <w:t>Zajištění dopravy dle jízdních řádů</w:t>
      </w:r>
      <w:bookmarkEnd w:id="81"/>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2" w:name="_Toc6386447"/>
      <w:r w:rsidRPr="0023277E">
        <w:rPr>
          <w:rFonts w:ascii="Arial" w:hAnsi="Arial" w:cs="Arial"/>
          <w:color w:val="auto"/>
        </w:rPr>
        <w:lastRenderedPageBreak/>
        <w:t>Přesnost a přistavování vozidel na zastávky</w:t>
      </w:r>
      <w:bookmarkEnd w:id="8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3" w:name="_Toc6386448"/>
      <w:r w:rsidRPr="0023277E">
        <w:rPr>
          <w:rFonts w:ascii="Arial" w:hAnsi="Arial" w:cs="Arial"/>
          <w:color w:val="auto"/>
        </w:rPr>
        <w:t xml:space="preserve">Návaznost </w:t>
      </w:r>
      <w:r w:rsidRPr="00EA7C06">
        <w:rPr>
          <w:rFonts w:ascii="Arial" w:hAnsi="Arial" w:cs="Arial"/>
          <w:color w:val="auto"/>
        </w:rPr>
        <w:t>spojů</w:t>
      </w:r>
      <w:bookmarkEnd w:id="83"/>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4" w:name="_Toc6386449"/>
      <w:r w:rsidRPr="0023277E">
        <w:rPr>
          <w:rFonts w:ascii="Arial" w:hAnsi="Arial" w:cs="Arial"/>
          <w:color w:val="auto"/>
        </w:rPr>
        <w:t>Mimořádnosti v dopravě</w:t>
      </w:r>
      <w:bookmarkEnd w:id="84"/>
    </w:p>
    <w:p w14:paraId="7321B0E9" w14:textId="77777777" w:rsidR="00EA7200" w:rsidRPr="0023277E" w:rsidRDefault="00EA7200" w:rsidP="0023277E">
      <w:pPr>
        <w:pStyle w:val="Nadpis3"/>
        <w:rPr>
          <w:rFonts w:ascii="Arial" w:hAnsi="Arial" w:cs="Arial"/>
          <w:color w:val="auto"/>
        </w:rPr>
      </w:pPr>
      <w:bookmarkStart w:id="85" w:name="_Toc6386450"/>
      <w:r w:rsidRPr="0023277E">
        <w:rPr>
          <w:rFonts w:ascii="Arial" w:hAnsi="Arial" w:cs="Arial"/>
          <w:color w:val="auto"/>
        </w:rPr>
        <w:t>Mimořádnosti v dopravě způsobené dopravcem</w:t>
      </w:r>
      <w:bookmarkEnd w:id="85"/>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6" w:name="_Toc6386451"/>
      <w:r w:rsidRPr="0023277E">
        <w:rPr>
          <w:rFonts w:ascii="Arial" w:hAnsi="Arial" w:cs="Arial"/>
          <w:color w:val="auto"/>
        </w:rPr>
        <w:t>Mimořádnosti v dopravě nezávislé na dopravci</w:t>
      </w:r>
      <w:bookmarkEnd w:id="86"/>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7" w:name="_Toc6386452"/>
      <w:r w:rsidRPr="00D41CE6">
        <w:rPr>
          <w:rFonts w:ascii="Arial" w:hAnsi="Arial" w:cs="Arial"/>
          <w:color w:val="auto"/>
        </w:rPr>
        <w:t>Postup v případě mimořádnosti v dopravě</w:t>
      </w:r>
      <w:bookmarkEnd w:id="87"/>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8"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8"/>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9" w:name="_Toc6386453"/>
      <w:r w:rsidRPr="00D41CE6">
        <w:rPr>
          <w:rFonts w:ascii="Arial" w:hAnsi="Arial" w:cs="Arial"/>
          <w:color w:val="auto"/>
        </w:rPr>
        <w:t>Záznam o provozu vozidla</w:t>
      </w:r>
      <w:bookmarkEnd w:id="8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0" w:name="_Toc6386454"/>
      <w:r w:rsidRPr="00D41CE6">
        <w:rPr>
          <w:rFonts w:ascii="Arial" w:hAnsi="Arial" w:cs="Arial"/>
          <w:color w:val="auto"/>
        </w:rPr>
        <w:t>Standard provozní a operativní zálohy</w:t>
      </w:r>
      <w:bookmarkEnd w:id="90"/>
    </w:p>
    <w:p w14:paraId="63C18C45" w14:textId="77777777" w:rsidR="00EA7200" w:rsidRPr="00D41CE6" w:rsidRDefault="00EA7200" w:rsidP="00D41CE6">
      <w:pPr>
        <w:pStyle w:val="Nadpis3"/>
        <w:rPr>
          <w:rFonts w:ascii="Arial" w:hAnsi="Arial" w:cs="Arial"/>
          <w:color w:val="auto"/>
        </w:rPr>
      </w:pPr>
      <w:bookmarkStart w:id="91" w:name="_Toc6386455"/>
      <w:r w:rsidRPr="00D41CE6">
        <w:rPr>
          <w:rFonts w:ascii="Arial" w:hAnsi="Arial" w:cs="Arial"/>
          <w:color w:val="auto"/>
        </w:rPr>
        <w:t>Provozní záloha</w:t>
      </w:r>
      <w:bookmarkEnd w:id="91"/>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2" w:name="_Toc6386456"/>
      <w:r w:rsidRPr="00D41CE6">
        <w:rPr>
          <w:rFonts w:ascii="Arial" w:hAnsi="Arial" w:cs="Arial"/>
          <w:color w:val="auto"/>
        </w:rPr>
        <w:t>Operativní záloha</w:t>
      </w:r>
      <w:bookmarkEnd w:id="92"/>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sidR="009D1F05">
        <w:rPr>
          <w:rFonts w:ascii="Arial" w:hAnsi="Arial" w:cs="Arial"/>
        </w:rPr>
        <w:t>umístěny</w:t>
      </w:r>
      <w:proofErr w:type="gramEnd"/>
      <w:r w:rsidR="009D1F05">
        <w:rPr>
          <w:rFonts w:ascii="Arial" w:hAnsi="Arial" w:cs="Arial"/>
        </w:rPr>
        <w:t xml:space="preserve">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3" w:name="_Ref459031527"/>
      <w:bookmarkStart w:id="94" w:name="_Toc460335159"/>
      <w:bookmarkStart w:id="95" w:name="_Toc6386457"/>
      <w:r w:rsidRPr="00D41CE6">
        <w:rPr>
          <w:rFonts w:ascii="Arial" w:hAnsi="Arial" w:cs="Arial"/>
          <w:color w:val="auto"/>
        </w:rPr>
        <w:t>Stanovení požadavků na zaměstnance dopravců přicházející do styku s cestující veřejností</w:t>
      </w:r>
      <w:bookmarkEnd w:id="93"/>
      <w:bookmarkEnd w:id="94"/>
      <w:bookmarkEnd w:id="95"/>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6" w:name="_Toc6386458"/>
      <w:r w:rsidRPr="00D41CE6">
        <w:rPr>
          <w:rFonts w:ascii="Arial" w:hAnsi="Arial" w:cs="Arial"/>
          <w:color w:val="auto"/>
        </w:rPr>
        <w:t>Požadavky na servisní personál dopravců</w:t>
      </w:r>
      <w:bookmarkEnd w:id="96"/>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7" w:name="_Toc6386459"/>
      <w:r w:rsidRPr="00D41CE6">
        <w:rPr>
          <w:rFonts w:ascii="Arial" w:hAnsi="Arial" w:cs="Arial"/>
          <w:color w:val="auto"/>
        </w:rPr>
        <w:t>Informační povinnosti dopravců</w:t>
      </w:r>
      <w:bookmarkEnd w:id="97"/>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8" w:name="_Toc6386460"/>
      <w:r w:rsidRPr="00D41CE6">
        <w:rPr>
          <w:rFonts w:ascii="Arial" w:hAnsi="Arial" w:cs="Arial"/>
          <w:color w:val="auto"/>
        </w:rPr>
        <w:t>Školení zaměstnanců dopravce</w:t>
      </w:r>
      <w:bookmarkEnd w:id="98"/>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9" w:name="_Toc6386461"/>
      <w:r w:rsidRPr="00D41CE6">
        <w:rPr>
          <w:rFonts w:ascii="Arial" w:hAnsi="Arial" w:cs="Arial"/>
          <w:color w:val="auto"/>
        </w:rPr>
        <w:t>STANDARD VÝLUK A OMEZENÍ DOPRAVY</w:t>
      </w:r>
      <w:bookmarkEnd w:id="99"/>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0" w:name="_Toc6386462"/>
      <w:r w:rsidRPr="00D41CE6">
        <w:rPr>
          <w:rFonts w:ascii="Arial" w:hAnsi="Arial" w:cs="Arial"/>
          <w:color w:val="auto"/>
        </w:rPr>
        <w:t>Výluky na železnici</w:t>
      </w:r>
      <w:bookmarkEnd w:id="100"/>
    </w:p>
    <w:p w14:paraId="29FA0A0F" w14:textId="77777777" w:rsidR="00494712" w:rsidRPr="00D41CE6" w:rsidRDefault="00494712" w:rsidP="00D41CE6">
      <w:pPr>
        <w:pStyle w:val="Nadpis3"/>
        <w:rPr>
          <w:rFonts w:ascii="Arial" w:hAnsi="Arial" w:cs="Arial"/>
          <w:color w:val="auto"/>
        </w:rPr>
      </w:pPr>
      <w:bookmarkStart w:id="101" w:name="_Toc6386463"/>
      <w:r w:rsidRPr="00D41CE6">
        <w:rPr>
          <w:rFonts w:ascii="Arial" w:hAnsi="Arial" w:cs="Arial"/>
          <w:color w:val="auto"/>
        </w:rPr>
        <w:t>Plánované výluky</w:t>
      </w:r>
      <w:bookmarkEnd w:id="101"/>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2" w:name="_Toc6386464"/>
      <w:r w:rsidRPr="00D41CE6">
        <w:rPr>
          <w:rFonts w:ascii="Arial" w:hAnsi="Arial" w:cs="Arial"/>
          <w:color w:val="auto"/>
        </w:rPr>
        <w:t>Neplánované výluky a jiná omezení dopravy</w:t>
      </w:r>
      <w:bookmarkEnd w:id="102"/>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3" w:name="_Toc6386465"/>
      <w:r w:rsidRPr="007A2A7C">
        <w:rPr>
          <w:rFonts w:ascii="Arial" w:hAnsi="Arial" w:cs="Arial"/>
          <w:color w:val="auto"/>
        </w:rPr>
        <w:lastRenderedPageBreak/>
        <w:t>Výluky na silničních komunikacích</w:t>
      </w:r>
      <w:bookmarkEnd w:id="103"/>
    </w:p>
    <w:p w14:paraId="706A6675" w14:textId="77777777" w:rsidR="00494712" w:rsidRPr="007A2A7C" w:rsidRDefault="00494712" w:rsidP="007A2A7C">
      <w:pPr>
        <w:pStyle w:val="Nadpis3"/>
        <w:rPr>
          <w:rFonts w:ascii="Arial" w:hAnsi="Arial" w:cs="Arial"/>
          <w:color w:val="auto"/>
        </w:rPr>
      </w:pPr>
      <w:bookmarkStart w:id="104" w:name="_Toc6386466"/>
      <w:r w:rsidRPr="007A2A7C">
        <w:rPr>
          <w:rFonts w:ascii="Arial" w:hAnsi="Arial" w:cs="Arial"/>
          <w:color w:val="auto"/>
        </w:rPr>
        <w:t>Rozsáhlé výluky se značným dopadem na dopravu</w:t>
      </w:r>
      <w:bookmarkEnd w:id="104"/>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5" w:name="_Toc6386467"/>
      <w:r w:rsidRPr="007A2A7C">
        <w:rPr>
          <w:rFonts w:ascii="Arial" w:hAnsi="Arial" w:cs="Arial"/>
          <w:color w:val="auto"/>
        </w:rPr>
        <w:t>Drobné výluky s omezeným dopadem na dopravu</w:t>
      </w:r>
      <w:bookmarkEnd w:id="105"/>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6" w:name="_Toc6386468"/>
      <w:r w:rsidRPr="007A2A7C">
        <w:rPr>
          <w:rFonts w:ascii="Arial" w:hAnsi="Arial" w:cs="Arial"/>
          <w:color w:val="auto"/>
        </w:rPr>
        <w:t>Informování cestujících o výluce – uzavírce, objížďce</w:t>
      </w:r>
      <w:bookmarkEnd w:id="106"/>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7" w:name="_KONTROLA_DODRŽOVÁNÍ_PŘEDEPSANÝCH"/>
      <w:bookmarkStart w:id="108" w:name="_Toc6386469"/>
      <w:bookmarkEnd w:id="107"/>
      <w:r w:rsidRPr="007A2A7C">
        <w:rPr>
          <w:rFonts w:ascii="Arial" w:hAnsi="Arial" w:cs="Arial"/>
          <w:color w:val="auto"/>
        </w:rPr>
        <w:t>KONTROLA DODRŽOVÁNÍ PŘEDEPSANÝCH STANDARDŮ A ÚHRADA SANKCÍ</w:t>
      </w:r>
      <w:bookmarkEnd w:id="108"/>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9" w:name="_Toc535324013"/>
      <w:bookmarkStart w:id="110" w:name="_Toc6386470"/>
      <w:bookmarkStart w:id="111" w:name="_Ref61249587"/>
      <w:bookmarkEnd w:id="109"/>
      <w:r w:rsidRPr="007A2A7C">
        <w:rPr>
          <w:rFonts w:ascii="Arial" w:hAnsi="Arial" w:cs="Arial"/>
          <w:color w:val="auto"/>
        </w:rPr>
        <w:t>Způsob provádění kontrol</w:t>
      </w:r>
      <w:bookmarkEnd w:id="110"/>
      <w:bookmarkEnd w:id="111"/>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2" w:name="_Toc6386471"/>
      <w:r w:rsidRPr="007A2A7C">
        <w:rPr>
          <w:rFonts w:ascii="Arial" w:hAnsi="Arial" w:cs="Arial"/>
          <w:color w:val="auto"/>
        </w:rPr>
        <w:t>Přímá kontrola</w:t>
      </w:r>
      <w:bookmarkEnd w:id="112"/>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3" w:name="_Toc6386472"/>
      <w:r w:rsidRPr="007A2A7C">
        <w:rPr>
          <w:rFonts w:ascii="Arial" w:hAnsi="Arial" w:cs="Arial"/>
          <w:color w:val="auto"/>
        </w:rPr>
        <w:t>Nepřímá kontrola</w:t>
      </w:r>
      <w:bookmarkEnd w:id="113"/>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4" w:name="_Toc6386473"/>
      <w:r w:rsidRPr="007A2A7C">
        <w:rPr>
          <w:rFonts w:ascii="Arial" w:hAnsi="Arial" w:cs="Arial"/>
          <w:color w:val="auto"/>
        </w:rPr>
        <w:t>Kontroly v provozu vozidel</w:t>
      </w:r>
      <w:bookmarkEnd w:id="114"/>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5" w:name="_Toc6386474"/>
      <w:r w:rsidRPr="007A2A7C">
        <w:rPr>
          <w:rFonts w:ascii="Arial" w:hAnsi="Arial" w:cs="Arial"/>
          <w:color w:val="auto"/>
        </w:rPr>
        <w:lastRenderedPageBreak/>
        <w:t>Provádění kontrol ve vozidlech</w:t>
      </w:r>
      <w:bookmarkEnd w:id="115"/>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6" w:name="_Toc6386475"/>
      <w:r w:rsidRPr="007A2A7C">
        <w:rPr>
          <w:rFonts w:ascii="Arial" w:hAnsi="Arial" w:cs="Arial"/>
          <w:color w:val="auto"/>
        </w:rPr>
        <w:t>Přepravní a tarifní kontrola ve vozidlech</w:t>
      </w:r>
      <w:bookmarkEnd w:id="116"/>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7" w:name="_Toc6386476"/>
      <w:r w:rsidRPr="00B00187">
        <w:rPr>
          <w:rFonts w:ascii="Arial" w:hAnsi="Arial" w:cs="Arial"/>
          <w:color w:val="auto"/>
        </w:rPr>
        <w:t>Kontroly vybavení zastávek a stanic</w:t>
      </w:r>
      <w:bookmarkEnd w:id="117"/>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8" w:name="_Toc6386477"/>
      <w:r w:rsidRPr="00B00187">
        <w:rPr>
          <w:rFonts w:ascii="Arial" w:hAnsi="Arial" w:cs="Arial"/>
          <w:color w:val="auto"/>
        </w:rPr>
        <w:t>Kontroly předprodejních a informačních kanceláří</w:t>
      </w:r>
      <w:bookmarkEnd w:id="118"/>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9" w:name="_Toc6386478"/>
      <w:r w:rsidRPr="00B00187">
        <w:rPr>
          <w:rFonts w:ascii="Arial" w:hAnsi="Arial" w:cs="Arial"/>
          <w:color w:val="auto"/>
        </w:rPr>
        <w:t>Úhrada sankcí</w:t>
      </w:r>
      <w:bookmarkEnd w:id="119"/>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0" w:name="_Toc6386479"/>
      <w:r w:rsidRPr="00F36D29">
        <w:rPr>
          <w:rFonts w:ascii="Arial" w:hAnsi="Arial" w:cs="Arial"/>
          <w:color w:val="auto"/>
        </w:rPr>
        <w:lastRenderedPageBreak/>
        <w:t>Seznam příloh</w:t>
      </w:r>
      <w:bookmarkEnd w:id="120"/>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1"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1"/>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F4CC" w14:textId="77777777" w:rsidR="005F6F12" w:rsidRDefault="005F6F12" w:rsidP="0025090D">
      <w:pPr>
        <w:spacing w:after="0" w:line="240" w:lineRule="auto"/>
      </w:pPr>
      <w:r>
        <w:separator/>
      </w:r>
    </w:p>
  </w:endnote>
  <w:endnote w:type="continuationSeparator" w:id="0">
    <w:p w14:paraId="61266772" w14:textId="77777777" w:rsidR="005F6F12" w:rsidRDefault="005F6F12" w:rsidP="0025090D">
      <w:pPr>
        <w:spacing w:after="0" w:line="240" w:lineRule="auto"/>
      </w:pPr>
      <w:r>
        <w:continuationSeparator/>
      </w:r>
    </w:p>
  </w:endnote>
  <w:endnote w:type="continuationNotice" w:id="1">
    <w:p w14:paraId="64FD8F1B" w14:textId="77777777" w:rsidR="005F6F12" w:rsidRDefault="005F6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7D3E5" w14:textId="77777777" w:rsidR="005F6F12" w:rsidRDefault="005F6F12" w:rsidP="0025090D">
      <w:pPr>
        <w:spacing w:after="0" w:line="240" w:lineRule="auto"/>
      </w:pPr>
      <w:r>
        <w:separator/>
      </w:r>
    </w:p>
  </w:footnote>
  <w:footnote w:type="continuationSeparator" w:id="0">
    <w:p w14:paraId="681AC6D1" w14:textId="77777777" w:rsidR="005F6F12" w:rsidRDefault="005F6F12" w:rsidP="0025090D">
      <w:pPr>
        <w:spacing w:after="0" w:line="240" w:lineRule="auto"/>
      </w:pPr>
      <w:r>
        <w:continuationSeparator/>
      </w:r>
    </w:p>
  </w:footnote>
  <w:footnote w:type="continuationNotice" w:id="1">
    <w:p w14:paraId="46EA61EC" w14:textId="77777777" w:rsidR="005F6F12" w:rsidRDefault="005F6F12">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68927</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2021-06-22T14:09:00Z</dcterms:modified>
</cp:coreProperties>
</file>